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8FC95" w14:textId="0BDBD189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D5156">
        <w:rPr>
          <w:rFonts w:ascii="Tahoma" w:hAnsi="Tahoma"/>
          <w:b/>
          <w:color w:val="000000" w:themeColor="text1"/>
          <w:sz w:val="22"/>
          <w:highlight w:val="yellow"/>
        </w:rPr>
        <w:t>GÖNDERİ 1 - Meraklı Gezgin</w:t>
      </w:r>
    </w:p>
    <w:p w14:paraId="41AD460B" w14:textId="7B3BD96C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del w:id="0" w:author="Ceyda Miray Ertaş" w:date="2025-04-30T21:16:00Z">
        <w:r w:rsidRPr="00BD5156" w:rsidDel="00A24F0F">
          <w:rPr>
            <w:rFonts w:ascii="Tahoma" w:hAnsi="Tahoma"/>
            <w:color w:val="000000" w:themeColor="text1"/>
            <w:sz w:val="22"/>
          </w:rPr>
          <w:delText xml:space="preserve">AB </w:delText>
        </w:r>
      </w:del>
      <w:ins w:id="1" w:author="Ceyda Miray Ertaş" w:date="2025-04-30T21:16:00Z">
        <w:r w:rsidR="00A24F0F">
          <w:rPr>
            <w:rFonts w:ascii="Tahoma" w:hAnsi="Tahoma"/>
            <w:color w:val="000000" w:themeColor="text1"/>
            <w:sz w:val="22"/>
          </w:rPr>
          <w:t>Türkiye</w:t>
        </w:r>
        <w:r w:rsidR="00A24F0F" w:rsidRPr="00BD5156">
          <w:rPr>
            <w:rFonts w:ascii="Tahoma" w:hAnsi="Tahoma"/>
            <w:color w:val="000000" w:themeColor="text1"/>
            <w:sz w:val="22"/>
          </w:rPr>
          <w:t xml:space="preserve"> </w:t>
        </w:r>
      </w:ins>
      <w:r w:rsidRPr="00BD5156">
        <w:rPr>
          <w:rFonts w:ascii="Tahoma" w:hAnsi="Tahoma"/>
          <w:color w:val="000000" w:themeColor="text1"/>
          <w:sz w:val="22"/>
        </w:rPr>
        <w:t xml:space="preserve">dışındaki </w:t>
      </w:r>
      <w:ins w:id="2" w:author="Ceyda Miray Ertaş" w:date="2025-04-30T21:16:00Z">
        <w:r w:rsidR="00A24F0F">
          <w:rPr>
            <w:rFonts w:ascii="Tahoma" w:hAnsi="Tahoma"/>
            <w:color w:val="000000" w:themeColor="text1"/>
            <w:sz w:val="22"/>
          </w:rPr>
          <w:t xml:space="preserve">herhangi </w:t>
        </w:r>
      </w:ins>
      <w:r w:rsidRPr="00BD5156">
        <w:rPr>
          <w:rFonts w:ascii="Tahoma" w:hAnsi="Tahoma"/>
          <w:color w:val="000000" w:themeColor="text1"/>
          <w:sz w:val="22"/>
        </w:rPr>
        <w:t>bir ülkede bir maceraya mı atılıyorsunuz? 🌍 Valizinizi hazırlamadan önce, bazı hediyelik eşyaların anılardan daha fazlasını, örneğin bitki zararlılarını da taşıyabileceğini unutmayın! 🦠</w:t>
      </w:r>
    </w:p>
    <w:p w14:paraId="6508CE36" w14:textId="57AD3D8B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 xml:space="preserve">Sadece fotoğraf çekin, sadece ayak izi bırakın. </w:t>
      </w:r>
      <w:del w:id="3" w:author="Hasenem ERTAŞ" w:date="2025-05-05T11:52:00Z">
        <w:r w:rsidRPr="00BD5156" w:rsidDel="00364D3B">
          <w:rPr>
            <w:rFonts w:ascii="Tahoma" w:hAnsi="Tahoma"/>
            <w:color w:val="000000" w:themeColor="text1"/>
            <w:sz w:val="22"/>
          </w:rPr>
          <w:delText xml:space="preserve">Eve </w:delText>
        </w:r>
      </w:del>
      <w:ins w:id="4" w:author="Hasenem ERTAŞ" w:date="2025-05-05T11:52:00Z">
        <w:r w:rsidR="00364D3B">
          <w:rPr>
            <w:rFonts w:ascii="Tahoma" w:hAnsi="Tahoma"/>
            <w:color w:val="000000" w:themeColor="text1"/>
            <w:sz w:val="22"/>
          </w:rPr>
          <w:t>Ülkemize</w:t>
        </w:r>
        <w:bookmarkStart w:id="5" w:name="_GoBack"/>
        <w:bookmarkEnd w:id="5"/>
        <w:r w:rsidR="00364D3B" w:rsidRPr="00BD5156">
          <w:rPr>
            <w:rFonts w:ascii="Tahoma" w:hAnsi="Tahoma"/>
            <w:color w:val="000000" w:themeColor="text1"/>
            <w:sz w:val="22"/>
          </w:rPr>
          <w:t xml:space="preserve"> </w:t>
        </w:r>
      </w:ins>
      <w:r w:rsidRPr="00BD5156">
        <w:rPr>
          <w:rFonts w:ascii="Tahoma" w:hAnsi="Tahoma"/>
          <w:color w:val="000000" w:themeColor="text1"/>
          <w:sz w:val="22"/>
        </w:rPr>
        <w:t>dönüş uçağınıza binmeden önce tüm bitki, çiçek, tohum, meyve veya sebzeleri mutlaka geride bırakın.</w:t>
      </w:r>
    </w:p>
    <w:p w14:paraId="09E34788" w14:textId="166000B4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>Gittiğimiz her yerde bitki sağlığını koruyalım. Mesajı paylaşmamıza yardımcı olun ve #</w:t>
      </w:r>
      <w:r w:rsidRPr="00BD5156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D5156">
        <w:rPr>
          <w:rFonts w:ascii="Tahoma" w:hAnsi="Tahoma"/>
          <w:color w:val="000000" w:themeColor="text1"/>
          <w:sz w:val="22"/>
        </w:rPr>
        <w:t xml:space="preserve"> hareketinin bir parçası olun!</w:t>
      </w:r>
    </w:p>
    <w:p w14:paraId="363A01D4" w14:textId="3B10EE0C" w:rsidR="4FF7F78E" w:rsidRPr="00BD5156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p w14:paraId="2A38976F" w14:textId="3D592922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D5156">
        <w:rPr>
          <w:rFonts w:ascii="Tahoma" w:hAnsi="Tahoma"/>
          <w:b/>
          <w:color w:val="000000" w:themeColor="text1"/>
          <w:sz w:val="22"/>
          <w:highlight w:val="yellow"/>
        </w:rPr>
        <w:t>GÖNDERİ 2 — Hobi bahçıvanı/hobi çiftçisi</w:t>
      </w:r>
    </w:p>
    <w:p w14:paraId="06A3B09A" w14:textId="0B0AAB0B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 xml:space="preserve">Sağlıklı bitkilerin günlük hayatımızı nasıl etkilediğini hiç merak ettiniz mi🌿 Bahçelerimizi güzelleştirmekten çok daha fazlasını yaparlar. Bunlar: </w:t>
      </w:r>
    </w:p>
    <w:p w14:paraId="694FEE3E" w14:textId="45E27E4E" w:rsidR="198ED366" w:rsidRPr="00BD5156" w:rsidRDefault="006942D2" w:rsidP="4FF7F78E">
      <w:pPr>
        <w:pStyle w:val="ListeParagraf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ins w:id="6" w:author="Ceyda Miray Ertaş" w:date="2025-04-30T23:45:00Z">
        <w:r>
          <w:rPr>
            <w:rFonts w:ascii="Tahoma" w:hAnsi="Tahoma"/>
            <w:color w:val="000000" w:themeColor="text1"/>
            <w:sz w:val="22"/>
          </w:rPr>
          <w:t>G</w:t>
        </w:r>
      </w:ins>
      <w:del w:id="7" w:author="Ceyda Miray Ertaş" w:date="2025-04-30T23:45:00Z">
        <w:r w:rsidR="198ED366" w:rsidRPr="00BD5156" w:rsidDel="006942D2">
          <w:rPr>
            <w:rFonts w:ascii="Tahoma" w:hAnsi="Tahoma"/>
            <w:color w:val="000000" w:themeColor="text1"/>
            <w:sz w:val="22"/>
          </w:rPr>
          <w:delText>g</w:delText>
        </w:r>
      </w:del>
      <w:r w:rsidR="198ED366" w:rsidRPr="00BD5156">
        <w:rPr>
          <w:rFonts w:ascii="Tahoma" w:hAnsi="Tahoma"/>
          <w:color w:val="000000" w:themeColor="text1"/>
          <w:sz w:val="22"/>
        </w:rPr>
        <w:t>ıda stoklarımızı zenginleştirir 🍅</w:t>
      </w:r>
    </w:p>
    <w:p w14:paraId="329B82E4" w14:textId="40561615" w:rsidR="198ED366" w:rsidRPr="00BD5156" w:rsidRDefault="006942D2" w:rsidP="4FF7F78E">
      <w:pPr>
        <w:pStyle w:val="ListeParagraf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ins w:id="8" w:author="Ceyda Miray Ertaş" w:date="2025-04-30T23:45:00Z">
        <w:r>
          <w:rPr>
            <w:rFonts w:ascii="Tahoma" w:hAnsi="Tahoma"/>
            <w:color w:val="000000" w:themeColor="text1"/>
            <w:sz w:val="22"/>
          </w:rPr>
          <w:t>B</w:t>
        </w:r>
      </w:ins>
      <w:del w:id="9" w:author="Ceyda Miray Ertaş" w:date="2025-04-30T23:45:00Z">
        <w:r w:rsidR="198ED366" w:rsidRPr="00BD5156" w:rsidDel="006942D2">
          <w:rPr>
            <w:rFonts w:ascii="Tahoma" w:hAnsi="Tahoma"/>
            <w:color w:val="000000" w:themeColor="text1"/>
            <w:sz w:val="22"/>
          </w:rPr>
          <w:delText>b</w:delText>
        </w:r>
      </w:del>
      <w:r w:rsidR="198ED366" w:rsidRPr="00BD5156">
        <w:rPr>
          <w:rFonts w:ascii="Tahoma" w:hAnsi="Tahoma"/>
          <w:color w:val="000000" w:themeColor="text1"/>
          <w:sz w:val="22"/>
        </w:rPr>
        <w:t>iyoçeşitliliği sürdürür 🐝</w:t>
      </w:r>
    </w:p>
    <w:p w14:paraId="5E84C240" w14:textId="3D1DD73A" w:rsidR="198ED366" w:rsidRPr="00BD5156" w:rsidRDefault="006942D2" w:rsidP="4FF7F78E">
      <w:pPr>
        <w:pStyle w:val="ListeParagraf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ins w:id="10" w:author="Ceyda Miray Ertaş" w:date="2025-04-30T23:45:00Z">
        <w:r>
          <w:rPr>
            <w:rFonts w:ascii="Tahoma" w:hAnsi="Tahoma"/>
            <w:color w:val="000000" w:themeColor="text1"/>
            <w:sz w:val="22"/>
          </w:rPr>
          <w:t>E</w:t>
        </w:r>
      </w:ins>
      <w:del w:id="11" w:author="Ceyda Miray Ertaş" w:date="2025-04-30T23:45:00Z">
        <w:r w:rsidR="198ED366" w:rsidRPr="00BD5156" w:rsidDel="006942D2">
          <w:rPr>
            <w:rFonts w:ascii="Tahoma" w:hAnsi="Tahoma"/>
            <w:color w:val="000000" w:themeColor="text1"/>
            <w:sz w:val="22"/>
          </w:rPr>
          <w:delText>e</w:delText>
        </w:r>
      </w:del>
      <w:r w:rsidR="198ED366" w:rsidRPr="00BD5156">
        <w:rPr>
          <w:rFonts w:ascii="Tahoma" w:hAnsi="Tahoma"/>
          <w:color w:val="000000" w:themeColor="text1"/>
          <w:sz w:val="22"/>
        </w:rPr>
        <w:t>konomiyi şekillendirir 💡</w:t>
      </w:r>
    </w:p>
    <w:p w14:paraId="055FF465" w14:textId="01F8F907" w:rsidR="198ED366" w:rsidRPr="00BD5156" w:rsidRDefault="006942D2" w:rsidP="4FF7F78E">
      <w:pPr>
        <w:pStyle w:val="ListeParagraf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ins w:id="12" w:author="Ceyda Miray Ertaş" w:date="2025-04-30T23:45:00Z">
        <w:r>
          <w:rPr>
            <w:rFonts w:ascii="Tahoma" w:hAnsi="Tahoma"/>
            <w:color w:val="000000" w:themeColor="text1"/>
            <w:sz w:val="22"/>
          </w:rPr>
          <w:t>S</w:t>
        </w:r>
      </w:ins>
      <w:del w:id="13" w:author="Ceyda Miray Ertaş" w:date="2025-04-30T23:45:00Z">
        <w:r w:rsidR="198ED366" w:rsidRPr="00BD5156" w:rsidDel="006942D2">
          <w:rPr>
            <w:rFonts w:ascii="Tahoma" w:hAnsi="Tahoma"/>
            <w:color w:val="000000" w:themeColor="text1"/>
            <w:sz w:val="22"/>
          </w:rPr>
          <w:delText>s</w:delText>
        </w:r>
      </w:del>
      <w:r w:rsidR="198ED366" w:rsidRPr="00BD5156">
        <w:rPr>
          <w:rFonts w:ascii="Tahoma" w:hAnsi="Tahoma"/>
          <w:color w:val="000000" w:themeColor="text1"/>
          <w:sz w:val="22"/>
        </w:rPr>
        <w:t>ürdürülebilir bir gelecek sağlarlar 🌏</w:t>
      </w:r>
    </w:p>
    <w:p w14:paraId="0E8AD6DC" w14:textId="65FBA382" w:rsidR="198ED366" w:rsidRPr="00BD5156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>Bahçeniz daha büyük bir yapbozun küçük bir parçasıdır. Bilgeliğinizi paylaşın ve başkalarına ilham vermek için #</w:t>
      </w:r>
      <w:r w:rsidRPr="00BD5156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D5156">
        <w:rPr>
          <w:rFonts w:ascii="Tahoma" w:hAnsi="Tahoma"/>
          <w:color w:val="000000" w:themeColor="text1"/>
          <w:sz w:val="22"/>
        </w:rPr>
        <w:t xml:space="preserve"> hareketine katılın.</w:t>
      </w:r>
    </w:p>
    <w:p w14:paraId="2046E008" w14:textId="52F45A02" w:rsidR="4FF7F78E" w:rsidRPr="00BD5156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AC17B02" w14:textId="7FF0C2A6" w:rsidR="198ED366" w:rsidRPr="00BD5156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BD5156">
        <w:rPr>
          <w:rFonts w:ascii="Tahoma" w:hAnsi="Tahoma"/>
          <w:b/>
          <w:color w:val="000000" w:themeColor="text1"/>
          <w:sz w:val="22"/>
          <w:highlight w:val="yellow"/>
        </w:rPr>
        <w:t>GÖNDERİ 3 - Bilinçli genç ebeveyn</w:t>
      </w:r>
      <w:r w:rsidRPr="00BD5156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44DFAD59" w:rsidR="198ED366" w:rsidRPr="00BD5156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>Bitkilerin günlük yaşamda çocuğunuzun refahını nasıl desteklediğini hiç düşündünüz mü? 🌱 Yedikleri besleyici gıdalardan soludukları temiz havaya kadar, bitki sağlığı çok önemlidir. 🥦🌬️</w:t>
      </w:r>
    </w:p>
    <w:p w14:paraId="538EEA02" w14:textId="71F01E55" w:rsidR="198ED366" w:rsidRPr="00BD5156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BD5156">
        <w:rPr>
          <w:rFonts w:ascii="Tahoma" w:hAnsi="Tahoma"/>
          <w:color w:val="000000" w:themeColor="text1"/>
          <w:sz w:val="22"/>
        </w:rPr>
        <w:t xml:space="preserve"> hareketine katılın ve çocukların yeşil dostlarımızı korumanın önemini keşfetmelerine yardımcı olacak eğlenceli yollar keşfedin.</w:t>
      </w:r>
    </w:p>
    <w:p w14:paraId="25F9B73E" w14:textId="7FAAC8D5" w:rsidR="198ED366" w:rsidRPr="00BD5156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BD5156">
        <w:rPr>
          <w:rFonts w:ascii="Tahoma" w:hAnsi="Tahoma"/>
          <w:color w:val="000000" w:themeColor="text1"/>
          <w:sz w:val="22"/>
        </w:rPr>
        <w:t>Birlikte, ailelerimiz ve çevremiz için daha sağlıklı bir gelecek geliştirebiliriz. 💚</w:t>
      </w:r>
    </w:p>
    <w:p w14:paraId="2CA48C0F" w14:textId="262D5952" w:rsidR="4FF7F78E" w:rsidRPr="00BD5156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BD5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694E9" w14:textId="77777777" w:rsidR="002B5356" w:rsidRPr="00BD5156" w:rsidRDefault="002B5356" w:rsidP="00BD5156">
      <w:pPr>
        <w:spacing w:after="0" w:line="240" w:lineRule="auto"/>
      </w:pPr>
      <w:r w:rsidRPr="00BD5156">
        <w:separator/>
      </w:r>
    </w:p>
  </w:endnote>
  <w:endnote w:type="continuationSeparator" w:id="0">
    <w:p w14:paraId="42DCD838" w14:textId="77777777" w:rsidR="002B5356" w:rsidRPr="00BD5156" w:rsidRDefault="002B5356" w:rsidP="00BD5156">
      <w:pPr>
        <w:spacing w:after="0" w:line="240" w:lineRule="auto"/>
      </w:pPr>
      <w:r w:rsidRPr="00BD51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9C516" w14:textId="77777777" w:rsidR="002B5356" w:rsidRPr="00BD5156" w:rsidRDefault="002B5356" w:rsidP="00BD5156">
      <w:pPr>
        <w:spacing w:after="0" w:line="240" w:lineRule="auto"/>
      </w:pPr>
      <w:r w:rsidRPr="00BD5156">
        <w:separator/>
      </w:r>
    </w:p>
  </w:footnote>
  <w:footnote w:type="continuationSeparator" w:id="0">
    <w:p w14:paraId="72EC7159" w14:textId="77777777" w:rsidR="002B5356" w:rsidRPr="00BD5156" w:rsidRDefault="002B5356" w:rsidP="00BD5156">
      <w:pPr>
        <w:spacing w:after="0" w:line="240" w:lineRule="auto"/>
      </w:pPr>
      <w:r w:rsidRPr="00BD515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27781"/>
    <w:multiLevelType w:val="hybridMultilevel"/>
    <w:tmpl w:val="461AE7E8"/>
    <w:lvl w:ilvl="0" w:tplc="4C780EB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89F61708">
      <w:start w:val="1"/>
      <w:numFmt w:val="lowerLetter"/>
      <w:lvlText w:val="%2."/>
      <w:lvlJc w:val="left"/>
      <w:pPr>
        <w:ind w:left="1440" w:hanging="360"/>
      </w:pPr>
    </w:lvl>
    <w:lvl w:ilvl="2" w:tplc="0D76D2E4">
      <w:start w:val="1"/>
      <w:numFmt w:val="lowerRoman"/>
      <w:lvlText w:val="%3."/>
      <w:lvlJc w:val="right"/>
      <w:pPr>
        <w:ind w:left="2160" w:hanging="180"/>
      </w:pPr>
    </w:lvl>
    <w:lvl w:ilvl="3" w:tplc="305CB9DA">
      <w:start w:val="1"/>
      <w:numFmt w:val="decimal"/>
      <w:lvlText w:val="%4."/>
      <w:lvlJc w:val="left"/>
      <w:pPr>
        <w:ind w:left="2880" w:hanging="360"/>
      </w:pPr>
    </w:lvl>
    <w:lvl w:ilvl="4" w:tplc="8C923306">
      <w:start w:val="1"/>
      <w:numFmt w:val="lowerLetter"/>
      <w:lvlText w:val="%5."/>
      <w:lvlJc w:val="left"/>
      <w:pPr>
        <w:ind w:left="3600" w:hanging="360"/>
      </w:pPr>
    </w:lvl>
    <w:lvl w:ilvl="5" w:tplc="ECBECAC0">
      <w:start w:val="1"/>
      <w:numFmt w:val="lowerRoman"/>
      <w:lvlText w:val="%6."/>
      <w:lvlJc w:val="right"/>
      <w:pPr>
        <w:ind w:left="4320" w:hanging="180"/>
      </w:pPr>
    </w:lvl>
    <w:lvl w:ilvl="6" w:tplc="C1C8CCD2">
      <w:start w:val="1"/>
      <w:numFmt w:val="decimal"/>
      <w:lvlText w:val="%7."/>
      <w:lvlJc w:val="left"/>
      <w:pPr>
        <w:ind w:left="5040" w:hanging="360"/>
      </w:pPr>
    </w:lvl>
    <w:lvl w:ilvl="7" w:tplc="3DB84E10">
      <w:start w:val="1"/>
      <w:numFmt w:val="lowerLetter"/>
      <w:lvlText w:val="%8."/>
      <w:lvlJc w:val="left"/>
      <w:pPr>
        <w:ind w:left="5760" w:hanging="360"/>
      </w:pPr>
    </w:lvl>
    <w:lvl w:ilvl="8" w:tplc="49F6D58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6694C80E"/>
    <w:lvl w:ilvl="0" w:tplc="40F8C84C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7E0059E4">
      <w:start w:val="1"/>
      <w:numFmt w:val="lowerLetter"/>
      <w:lvlText w:val="%2."/>
      <w:lvlJc w:val="left"/>
      <w:pPr>
        <w:ind w:left="1440" w:hanging="360"/>
      </w:pPr>
    </w:lvl>
    <w:lvl w:ilvl="2" w:tplc="0C044698">
      <w:start w:val="1"/>
      <w:numFmt w:val="lowerRoman"/>
      <w:lvlText w:val="%3."/>
      <w:lvlJc w:val="right"/>
      <w:pPr>
        <w:ind w:left="2160" w:hanging="180"/>
      </w:pPr>
    </w:lvl>
    <w:lvl w:ilvl="3" w:tplc="C28E42EA">
      <w:start w:val="1"/>
      <w:numFmt w:val="decimal"/>
      <w:lvlText w:val="%4."/>
      <w:lvlJc w:val="left"/>
      <w:pPr>
        <w:ind w:left="2880" w:hanging="360"/>
      </w:pPr>
    </w:lvl>
    <w:lvl w:ilvl="4" w:tplc="941A2398">
      <w:start w:val="1"/>
      <w:numFmt w:val="lowerLetter"/>
      <w:lvlText w:val="%5."/>
      <w:lvlJc w:val="left"/>
      <w:pPr>
        <w:ind w:left="3600" w:hanging="360"/>
      </w:pPr>
    </w:lvl>
    <w:lvl w:ilvl="5" w:tplc="C456B3A0">
      <w:start w:val="1"/>
      <w:numFmt w:val="lowerRoman"/>
      <w:lvlText w:val="%6."/>
      <w:lvlJc w:val="right"/>
      <w:pPr>
        <w:ind w:left="4320" w:hanging="180"/>
      </w:pPr>
    </w:lvl>
    <w:lvl w:ilvl="6" w:tplc="8F2E664E">
      <w:start w:val="1"/>
      <w:numFmt w:val="decimal"/>
      <w:lvlText w:val="%7."/>
      <w:lvlJc w:val="left"/>
      <w:pPr>
        <w:ind w:left="5040" w:hanging="360"/>
      </w:pPr>
    </w:lvl>
    <w:lvl w:ilvl="7" w:tplc="53B4AC78">
      <w:start w:val="1"/>
      <w:numFmt w:val="lowerLetter"/>
      <w:lvlText w:val="%8."/>
      <w:lvlJc w:val="left"/>
      <w:pPr>
        <w:ind w:left="5760" w:hanging="360"/>
      </w:pPr>
    </w:lvl>
    <w:lvl w:ilvl="8" w:tplc="221002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D062EC04"/>
    <w:lvl w:ilvl="0" w:tplc="0C9C2B48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D8D61B66">
      <w:start w:val="1"/>
      <w:numFmt w:val="lowerLetter"/>
      <w:lvlText w:val="%2."/>
      <w:lvlJc w:val="left"/>
      <w:pPr>
        <w:ind w:left="1440" w:hanging="360"/>
      </w:pPr>
    </w:lvl>
    <w:lvl w:ilvl="2" w:tplc="7BA04AB6">
      <w:start w:val="1"/>
      <w:numFmt w:val="lowerRoman"/>
      <w:lvlText w:val="%3."/>
      <w:lvlJc w:val="right"/>
      <w:pPr>
        <w:ind w:left="2160" w:hanging="180"/>
      </w:pPr>
    </w:lvl>
    <w:lvl w:ilvl="3" w:tplc="B69AC866">
      <w:start w:val="1"/>
      <w:numFmt w:val="decimal"/>
      <w:lvlText w:val="%4."/>
      <w:lvlJc w:val="left"/>
      <w:pPr>
        <w:ind w:left="2880" w:hanging="360"/>
      </w:pPr>
    </w:lvl>
    <w:lvl w:ilvl="4" w:tplc="87D6BB62">
      <w:start w:val="1"/>
      <w:numFmt w:val="lowerLetter"/>
      <w:lvlText w:val="%5."/>
      <w:lvlJc w:val="left"/>
      <w:pPr>
        <w:ind w:left="3600" w:hanging="360"/>
      </w:pPr>
    </w:lvl>
    <w:lvl w:ilvl="5" w:tplc="138A1A54">
      <w:start w:val="1"/>
      <w:numFmt w:val="lowerRoman"/>
      <w:lvlText w:val="%6."/>
      <w:lvlJc w:val="right"/>
      <w:pPr>
        <w:ind w:left="4320" w:hanging="180"/>
      </w:pPr>
    </w:lvl>
    <w:lvl w:ilvl="6" w:tplc="4A60A114">
      <w:start w:val="1"/>
      <w:numFmt w:val="decimal"/>
      <w:lvlText w:val="%7."/>
      <w:lvlJc w:val="left"/>
      <w:pPr>
        <w:ind w:left="5040" w:hanging="360"/>
      </w:pPr>
    </w:lvl>
    <w:lvl w:ilvl="7" w:tplc="1C7297EA">
      <w:start w:val="1"/>
      <w:numFmt w:val="lowerLetter"/>
      <w:lvlText w:val="%8."/>
      <w:lvlJc w:val="left"/>
      <w:pPr>
        <w:ind w:left="5760" w:hanging="360"/>
      </w:pPr>
    </w:lvl>
    <w:lvl w:ilvl="8" w:tplc="875684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yda Miray Ertaş">
    <w15:presenceInfo w15:providerId="Windows Live" w15:userId="2e6f7d3aecb64c57"/>
  </w15:person>
  <w15:person w15:author="Hasenem ERTAŞ">
    <w15:presenceInfo w15:providerId="AD" w15:userId="S-1-5-21-1486330351-2351234954-4223307448-125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304632"/>
    <w:rsid w:val="001049C2"/>
    <w:rsid w:val="002B5356"/>
    <w:rsid w:val="00364D3B"/>
    <w:rsid w:val="006942D2"/>
    <w:rsid w:val="00A24F0F"/>
    <w:rsid w:val="00AA2579"/>
    <w:rsid w:val="00B1184F"/>
    <w:rsid w:val="00BD5156"/>
    <w:rsid w:val="00F40650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rPr>
      <w:rFonts w:eastAsiaTheme="majorEastAsia" w:cstheme="majorBidi"/>
      <w:color w:val="272727" w:themeColor="text1" w:themeTint="D8"/>
    </w:rPr>
  </w:style>
  <w:style w:type="character" w:customStyle="1" w:styleId="KonuBalChar">
    <w:name w:val="Konu Başlığı Char"/>
    <w:basedOn w:val="VarsaylanParagrafYazTipi"/>
    <w:link w:val="KonuBal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nuBal">
    <w:name w:val="Title"/>
    <w:basedOn w:val="Normal"/>
    <w:next w:val="Normal"/>
    <w:link w:val="KonuBal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ltyazChar">
    <w:name w:val="Altyazı Char"/>
    <w:basedOn w:val="VarsaylanParagrafYazTipi"/>
    <w:link w:val="Altyaz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tyaz">
    <w:name w:val="Subtitle"/>
    <w:basedOn w:val="Normal"/>
    <w:next w:val="Normal"/>
    <w:link w:val="Altyaz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GlVurgulama">
    <w:name w:val="Intense Emphasis"/>
    <w:basedOn w:val="VarsaylanParagrafYazTipi"/>
    <w:uiPriority w:val="21"/>
    <w:qFormat/>
    <w:rPr>
      <w:i/>
      <w:iCs/>
      <w:color w:val="0F4761" w:themeColor="accent1" w:themeShade="BF"/>
    </w:rPr>
  </w:style>
  <w:style w:type="character" w:customStyle="1" w:styleId="AlntChar">
    <w:name w:val="Alıntı Char"/>
    <w:basedOn w:val="VarsaylanParagrafYazTipi"/>
    <w:link w:val="Alnt"/>
    <w:uiPriority w:val="29"/>
    <w:rPr>
      <w:i/>
      <w:iCs/>
      <w:color w:val="404040" w:themeColor="text1" w:themeTint="BF"/>
    </w:rPr>
  </w:style>
  <w:style w:type="paragraph" w:styleId="Alnt">
    <w:name w:val="Quote"/>
    <w:basedOn w:val="Normal"/>
    <w:next w:val="Normal"/>
    <w:link w:val="Alnt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GlAlntChar">
    <w:name w:val="Güçlü Alıntı Char"/>
    <w:basedOn w:val="VarsaylanParagrafYazTipi"/>
    <w:link w:val="GlAlnt"/>
    <w:uiPriority w:val="30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eParagraf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D5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D5156"/>
  </w:style>
  <w:style w:type="paragraph" w:styleId="AltBilgi">
    <w:name w:val="footer"/>
    <w:basedOn w:val="Normal"/>
    <w:link w:val="AltBilgiChar"/>
    <w:uiPriority w:val="99"/>
    <w:unhideWhenUsed/>
    <w:rsid w:val="00BD51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D5156"/>
  </w:style>
  <w:style w:type="paragraph" w:styleId="Dzeltme">
    <w:name w:val="Revision"/>
    <w:hidden/>
    <w:uiPriority w:val="99"/>
    <w:semiHidden/>
    <w:rsid w:val="00A24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Props1.xml><?xml version="1.0" encoding="utf-8"?>
<ds:datastoreItem xmlns:ds="http://schemas.openxmlformats.org/officeDocument/2006/customXml" ds:itemID="{02956BA8-7D3C-4875-B900-5764A3C9C7D5}"/>
</file>

<file path=customXml/itemProps2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Hasenem ERTAŞ</cp:lastModifiedBy>
  <cp:revision>6</cp:revision>
  <dcterms:created xsi:type="dcterms:W3CDTF">2025-04-30T07:29:00Z</dcterms:created>
  <dcterms:modified xsi:type="dcterms:W3CDTF">2025-05-05T08:53:00Z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